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8D3DB" w14:textId="017E5082" w:rsidR="00EA36AC" w:rsidRPr="00EA36AC" w:rsidRDefault="0014590D" w:rsidP="00EA36A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t>К</w:t>
      </w:r>
      <w:r w:rsidR="00EA36AC"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ГУ «Школа- гимназия города </w:t>
      </w:r>
      <w:proofErr w:type="spellStart"/>
      <w:r w:rsidR="00EA36AC"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Тобыл</w:t>
      </w:r>
      <w:proofErr w:type="spellEnd"/>
      <w:r w:rsidR="00EA36AC"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  </w:t>
      </w:r>
    </w:p>
    <w:p w14:paraId="42844FC6" w14:textId="77777777" w:rsidR="00EA36AC" w:rsidRPr="00EA36AC" w:rsidRDefault="00EA36AC" w:rsidP="00EA36A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отдела образования акимата Костанайского района                                                                                                 </w:t>
      </w:r>
    </w:p>
    <w:p w14:paraId="68F54940" w14:textId="77777777" w:rsidR="00EA36AC" w:rsidRPr="00EA36AC" w:rsidRDefault="00EA36AC" w:rsidP="00EA36A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</w:t>
      </w:r>
    </w:p>
    <w:p w14:paraId="250812CA" w14:textId="626BCDD5" w:rsidR="00EA36AC" w:rsidRPr="00EA36AC" w:rsidRDefault="0014590D" w:rsidP="00EA36A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Мухамеджанова Асель Маратовна</w:t>
      </w:r>
    </w:p>
    <w:p w14:paraId="41C5907F" w14:textId="4A3DD4CF" w:rsidR="00EA36AC" w:rsidRPr="00EA36AC" w:rsidRDefault="00EA36AC" w:rsidP="00EA36A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Учитель английского языка ,</w:t>
      </w:r>
      <w:r w:rsidR="001459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без </w:t>
      </w:r>
      <w:r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категории</w:t>
      </w:r>
    </w:p>
    <w:p w14:paraId="53452C0E" w14:textId="710F6F65" w:rsidR="00EA36AC" w:rsidRPr="00EA36AC" w:rsidRDefault="00EA36AC" w:rsidP="00EA36A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педагогический стаж </w:t>
      </w:r>
      <w:r w:rsidR="001459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9 </w:t>
      </w:r>
      <w:r w:rsidRPr="00EA36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лет</w:t>
      </w:r>
    </w:p>
    <w:p w14:paraId="1FB7FFB6" w14:textId="77777777" w:rsidR="00EA36AC" w:rsidRPr="00EA36AC" w:rsidRDefault="00EA36AC" w:rsidP="007B7624">
      <w:pPr>
        <w:rPr>
          <w:rFonts w:ascii="Times New Roman" w:hAnsi="Times New Roman" w:cs="Times New Roman"/>
          <w:b/>
          <w:sz w:val="24"/>
          <w:szCs w:val="24"/>
        </w:rPr>
      </w:pPr>
    </w:p>
    <w:p w14:paraId="70D9AECC" w14:textId="77777777" w:rsidR="00EA36AC" w:rsidRPr="00EA36AC" w:rsidRDefault="00EA36AC" w:rsidP="00EA36AC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A13C576" w14:textId="77777777" w:rsidR="00B93A51" w:rsidRPr="00EA36AC" w:rsidRDefault="00683CAA" w:rsidP="00EA36AC">
      <w:pPr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EA36AC">
        <w:rPr>
          <w:rFonts w:ascii="Times New Roman" w:hAnsi="Times New Roman" w:cs="Times New Roman"/>
          <w:b/>
          <w:sz w:val="28"/>
          <w:szCs w:val="24"/>
          <w:lang w:val="en-US"/>
        </w:rPr>
        <w:t xml:space="preserve">The topic of </w:t>
      </w:r>
      <w:r w:rsidR="00DE1B5F" w:rsidRPr="00EA36AC">
        <w:rPr>
          <w:rFonts w:ascii="Times New Roman" w:hAnsi="Times New Roman" w:cs="Times New Roman"/>
          <w:b/>
          <w:sz w:val="28"/>
          <w:szCs w:val="24"/>
          <w:lang w:val="en-US"/>
        </w:rPr>
        <w:t>s</w:t>
      </w:r>
      <w:r w:rsidRPr="00EA36AC">
        <w:rPr>
          <w:rFonts w:ascii="Times New Roman" w:hAnsi="Times New Roman" w:cs="Times New Roman"/>
          <w:b/>
          <w:sz w:val="28"/>
          <w:szCs w:val="24"/>
          <w:lang w:val="en-US"/>
        </w:rPr>
        <w:t>ynthesis of pedag</w:t>
      </w:r>
      <w:r w:rsidR="00DE1B5F" w:rsidRPr="00EA36AC">
        <w:rPr>
          <w:rFonts w:ascii="Times New Roman" w:hAnsi="Times New Roman" w:cs="Times New Roman"/>
          <w:b/>
          <w:sz w:val="28"/>
          <w:szCs w:val="24"/>
          <w:lang w:val="en-US"/>
        </w:rPr>
        <w:t xml:space="preserve">ogical experience is </w:t>
      </w:r>
      <w:r w:rsidRPr="00EA36AC">
        <w:rPr>
          <w:rFonts w:ascii="Times New Roman" w:hAnsi="Times New Roman" w:cs="Times New Roman"/>
          <w:b/>
          <w:sz w:val="28"/>
          <w:szCs w:val="24"/>
          <w:lang w:val="en-US"/>
        </w:rPr>
        <w:t>“Communicative orientation in learning English”</w:t>
      </w:r>
    </w:p>
    <w:p w14:paraId="138B3BBA" w14:textId="77777777" w:rsidR="00DE1B5F" w:rsidRPr="00EA36AC" w:rsidRDefault="00D15371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</w:pPr>
      <w:r w:rsidRPr="00EA36AC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en" w:eastAsia="ru-RU"/>
        </w:rPr>
        <w:t>Introduction.</w:t>
      </w: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 xml:space="preserve"> </w:t>
      </w:r>
    </w:p>
    <w:p w14:paraId="5F7F0BB6" w14:textId="77777777" w:rsidR="00D15371" w:rsidRPr="00EA36AC" w:rsidRDefault="00D15371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</w:pP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 xml:space="preserve">The topic of my work experience is "Communicative orientation in </w:t>
      </w:r>
      <w:r w:rsidR="008163DA"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learning English</w:t>
      </w: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".</w:t>
      </w:r>
    </w:p>
    <w:p w14:paraId="27F1275A" w14:textId="77777777" w:rsidR="00D15371" w:rsidRPr="00EA36AC" w:rsidRDefault="00D15371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</w:pP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Any language, whether native or foreign, is a tool of communication between people. As a tool of communication, the target language must constantly be in a state of "readiness to use".</w:t>
      </w:r>
    </w:p>
    <w:p w14:paraId="697F6030" w14:textId="77777777" w:rsidR="00D15371" w:rsidRPr="00EA36AC" w:rsidRDefault="00D15371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</w:pP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 xml:space="preserve">Therefore, </w:t>
      </w:r>
      <w:r w:rsidRPr="00EA36AC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en" w:eastAsia="ru-RU"/>
        </w:rPr>
        <w:t xml:space="preserve">the leading goal </w:t>
      </w: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of my teaching experience is the communication process, which is so necessary today for teaching children English. This goal reflects the</w:t>
      </w:r>
      <w:r w:rsidR="00DE1B5F"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 xml:space="preserve"> social order of society in </w:t>
      </w: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upbringing of a harmonious, comprehensively developed personality.</w:t>
      </w:r>
    </w:p>
    <w:p w14:paraId="569A0FFE" w14:textId="77777777" w:rsidR="000365F9" w:rsidRPr="00EA36AC" w:rsidRDefault="000365F9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</w:pP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Communicativeness supposes the speech orientation of the educational process, which doesn’t mean that we have a goal of speech practice on t</w:t>
      </w:r>
      <w:r w:rsidR="00DE1B5F"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 xml:space="preserve">he lesson, but in the fact </w:t>
      </w: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the way to this goal is the very practical use of the language.</w:t>
      </w:r>
    </w:p>
    <w:p w14:paraId="6F645518" w14:textId="77777777" w:rsidR="000365F9" w:rsidRPr="00EA36AC" w:rsidRDefault="000365F9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</w:p>
    <w:p w14:paraId="7721610B" w14:textId="77777777" w:rsidR="000365F9" w:rsidRPr="00EA36AC" w:rsidRDefault="000365F9" w:rsidP="00DE1B5F">
      <w:pPr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</w:pPr>
      <w:r w:rsidRPr="00EA36AC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en" w:eastAsia="ru-RU"/>
        </w:rPr>
        <w:t>The goal of communicativeness</w:t>
      </w: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 xml:space="preserve"> is a complex solution of problems, namely, the formation of the communicative competence of </w:t>
      </w:r>
      <w:r w:rsidR="00DE1B5F"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students that</w:t>
      </w: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 xml:space="preserve"> means the willingness and ability of students to communicate in English.</w:t>
      </w:r>
    </w:p>
    <w:p w14:paraId="5694CF6B" w14:textId="77777777" w:rsidR="00471EA5" w:rsidRPr="00EA36AC" w:rsidRDefault="000365F9" w:rsidP="00DE1B5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 xml:space="preserve">This goal implies the following </w:t>
      </w:r>
      <w:r w:rsidRPr="00EA36AC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en" w:eastAsia="ru-RU"/>
        </w:rPr>
        <w:t>tasks</w:t>
      </w:r>
      <w:r w:rsidRPr="00EA36AC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ru-RU"/>
        </w:rPr>
        <w:t>: the development of students' communication skills in speaking, reading, listening and writing, formed in the process of teaching English.</w:t>
      </w:r>
    </w:p>
    <w:p w14:paraId="25E60F6B" w14:textId="77777777" w:rsidR="00F31940" w:rsidRPr="00EA36AC" w:rsidRDefault="00F31940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Today, I am working with “Excel”, the authors are Virginia Evans, Jenny Dooley, Bob </w:t>
      </w:r>
      <w:proofErr w:type="spellStart"/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Obee</w:t>
      </w:r>
      <w:proofErr w:type="spellEnd"/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, Natalya </w:t>
      </w:r>
      <w:proofErr w:type="spellStart"/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Mukhamedjanova</w:t>
      </w:r>
      <w:proofErr w:type="spellEnd"/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by Express Publishing.</w:t>
      </w:r>
    </w:p>
    <w:p w14:paraId="05EA43A8" w14:textId="77777777" w:rsidR="00F31940" w:rsidRPr="00EA36AC" w:rsidRDefault="00F31940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To achieve this goal, I chose the following pedagogical technologies: communication technology, game technology, project technology, group collaboration technology, ICT.</w:t>
      </w:r>
    </w:p>
    <w:p w14:paraId="073237F6" w14:textId="77777777" w:rsidR="00DE1B5F" w:rsidRPr="00EA36AC" w:rsidRDefault="00DE1B5F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</w:p>
    <w:p w14:paraId="2C998720" w14:textId="77777777" w:rsidR="00AD2BFD" w:rsidRPr="00EA36AC" w:rsidRDefault="00F31940" w:rsidP="00DE1B5F">
      <w:pPr>
        <w:shd w:val="clear" w:color="auto" w:fill="FFFFFF"/>
        <w:spacing w:after="0" w:line="240" w:lineRule="auto"/>
        <w:jc w:val="both"/>
        <w:rPr>
          <w:ins w:id="0" w:author="Unknown"/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Technologies can be applied in different ways. You can work with one leading technology during a whole lesson, you can work with two, or you can combine several technologies depending on the goal of the lesson, the age of the students, </w:t>
      </w:r>
      <w:r w:rsidR="00DE1B5F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and the level of knowledge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of the students.</w:t>
      </w:r>
    </w:p>
    <w:p w14:paraId="18E1974A" w14:textId="77777777" w:rsidR="00D31767" w:rsidRPr="00EA36AC" w:rsidRDefault="00F31940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I have been working in this school since 2018. </w:t>
      </w:r>
      <w:r w:rsidR="00DE1B5F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But my whole pedagogical experience is 10 years. </w:t>
      </w:r>
      <w:r w:rsidR="008163DA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Years have passed, textbooks have been changed, and my pedagogical experience has been accumulated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. As a result, I came to the conclusion that these technologies are the most effective</w:t>
      </w:r>
      <w:r w:rsidR="00DE1B5F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in achieving my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goal. </w:t>
      </w:r>
    </w:p>
    <w:p w14:paraId="2175C25C" w14:textId="77777777" w:rsidR="00DE1B5F" w:rsidRPr="00EA36AC" w:rsidRDefault="00F31940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D</w:t>
      </w:r>
      <w:r w:rsidR="005D4224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eveloping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a lesson strategy</w:t>
      </w:r>
      <w:r w:rsidR="005D4224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, we should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take into account the psychological characteristics of children and children </w:t>
      </w:r>
      <w:r w:rsidR="00DE1B5F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who are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in inclusive education. First of all, you need to think about maintaining the m</w:t>
      </w:r>
      <w:r w:rsidR="005D4224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otivation for learning English.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</w:t>
      </w:r>
      <w:r w:rsidR="00DE1B5F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If your students aren’t motivated you couldn’t be a successful and good teacher.  </w:t>
      </w:r>
    </w:p>
    <w:p w14:paraId="3DADFA0C" w14:textId="77777777" w:rsidR="005D4224" w:rsidRPr="00EA36AC" w:rsidRDefault="005D4224" w:rsidP="00DE1B5F">
      <w:pPr>
        <w:shd w:val="clear" w:color="auto" w:fill="FFFFFF"/>
        <w:spacing w:after="0" w:line="240" w:lineRule="auto"/>
        <w:jc w:val="both"/>
        <w:rPr>
          <w:ins w:id="1" w:author="Unknown"/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We</w:t>
      </w:r>
      <w:r w:rsidR="00DE1B5F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shouldn’t forget about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gifted children. We love them, support them and they take part in all significant competitions. 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My students won in different games and competitions. Every year we take part in “British </w:t>
      </w:r>
      <w:proofErr w:type="spellStart"/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Buldog</w:t>
      </w:r>
      <w:proofErr w:type="spellEnd"/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”, “Kangaroo Linguist”, online intellectual games.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Such children are a great support and helpers for the rest o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f learners when they work on the lesson and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use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lastRenderedPageBreak/>
        <w:t>communicative technology, project and group cooperation technolog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ies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.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Because these technologies req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uire a rich vocabulary,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essential speech skills and also increased concentration of attention.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That’s why “strong” learners help “weak” learners. Because they have a common goal. </w:t>
      </w:r>
    </w:p>
    <w:p w14:paraId="565E61CB" w14:textId="77777777" w:rsidR="005D4224" w:rsidRPr="00EA36AC" w:rsidRDefault="005D4224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There is one more problem in learning English, the most important, perhaps, is the lack of a language environment. There is no practice of communication with native speakers. If we have such an opportunity it happens very rare.</w:t>
      </w:r>
    </w:p>
    <w:p w14:paraId="7DDA94DD" w14:textId="77777777" w:rsidR="005D4224" w:rsidRPr="00EA36AC" w:rsidRDefault="005D4224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As a result, the speaking skills of learners </w:t>
      </w:r>
      <w:r w:rsidR="00992FD7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developed the worst of all in comparison with other skills. </w:t>
      </w:r>
    </w:p>
    <w:p w14:paraId="458DE69C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That is the main reason, I try to intensify the cognitive activity of students, imitating the "language environment" and creating:</w:t>
      </w:r>
    </w:p>
    <w:p w14:paraId="6FD4C01E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- the need for communication (introductory conversation, questionnaires, with the help of which students have a lack of information);</w:t>
      </w:r>
    </w:p>
    <w:p w14:paraId="4FDB29BF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- the need for a clear statement of the communicative task or its formulation by the students themselves;</w:t>
      </w:r>
    </w:p>
    <w:p w14:paraId="25DD5F20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- the presence of supports as conditions for solving the problem and their gradual decrease;</w:t>
      </w:r>
    </w:p>
    <w:p w14:paraId="38972731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- taking into account the interest of students (age, individual, group);</w:t>
      </w:r>
    </w:p>
    <w:p w14:paraId="19C7511A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- creating motivation (quizzes, discussions, games on the lesson).</w:t>
      </w:r>
    </w:p>
    <w:p w14:paraId="0E7F252B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</w:p>
    <w:p w14:paraId="3EC1AA7A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b/>
          <w:color w:val="363636"/>
          <w:sz w:val="24"/>
          <w:szCs w:val="24"/>
          <w:lang w:val="en-US" w:eastAsia="ru-RU"/>
        </w:rPr>
        <w:t>Practice.</w:t>
      </w:r>
    </w:p>
    <w:p w14:paraId="26B5EB94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I work with learners of all ages: elementary school, middle school and high school. Also I 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teach extracurricular subjects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in first grade  "Entertaining English", in grades 6 and 7 "Practice of speaking and writing", "Practical grammar" and "Country studies".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</w:t>
      </w:r>
    </w:p>
    <w:p w14:paraId="2C1B5DC4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The main task of teaching a f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oreign language at the very beginning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is to develop the basics of communicative competence in students.</w:t>
      </w:r>
    </w:p>
    <w:p w14:paraId="30E8E93E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This task demands to have certain personal qualities of students: sociability, desire to make contact, 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being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act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ive</w:t>
      </w:r>
      <w:r w:rsidR="00E25432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on the lesson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.</w:t>
      </w:r>
    </w:p>
    <w:p w14:paraId="7248BC79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That’s why</w:t>
      </w:r>
      <w:r w:rsidR="00E25432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, the leading pedagogical technology should be a game technology in the 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very </w:t>
      </w:r>
      <w:r w:rsidR="00E25432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beginning of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English teaching.</w:t>
      </w:r>
    </w:p>
    <w:p w14:paraId="6B735CB3" w14:textId="77777777" w:rsidR="00992FD7" w:rsidRPr="00EA36AC" w:rsidRDefault="003D36A6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Role-playing games can be </w:t>
      </w:r>
      <w:r w:rsidR="00992FD7" w:rsidRPr="00EA36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</w:t>
      </w:r>
      <w:r w:rsidRPr="00EA36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leading educational activity.</w:t>
      </w:r>
    </w:p>
    <w:p w14:paraId="43B82AD9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For example, it</w:t>
      </w:r>
      <w:r w:rsidR="00E25432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is very effective to use toys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</w:t>
      </w:r>
      <w:r w:rsidR="00E25432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and different aids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when composing dialogues, </w:t>
      </w:r>
      <w:r w:rsidR="00E25432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stories, plays,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rhymes.</w:t>
      </w:r>
    </w:p>
    <w:p w14:paraId="0B50AF5C" w14:textId="77777777" w:rsidR="00992FD7" w:rsidRPr="00EA36AC" w:rsidRDefault="00992FD7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Outdoor games are suitable for consolidating or training vocabulary or gr</w:t>
      </w:r>
      <w:r w:rsidR="00E25432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ammatical material. Besides game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and communication technologies in elementary school, I successfully use oth</w:t>
      </w:r>
      <w:r w:rsidR="00E25432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ers: project, group cooperation and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ICT.</w:t>
      </w:r>
    </w:p>
    <w:p w14:paraId="31641ECF" w14:textId="77777777" w:rsidR="00E25432" w:rsidRPr="00EA36AC" w:rsidRDefault="00E25432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In the middle and high school, I mainly use project technology. High school students already have enough amount of knowledge and </w:t>
      </w:r>
      <w:r w:rsidR="0045542E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a 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large vocabulary to make their own projects.</w:t>
      </w:r>
    </w:p>
    <w:p w14:paraId="68FEC27D" w14:textId="77777777" w:rsidR="00E25432" w:rsidRPr="00EA36AC" w:rsidRDefault="00E25432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After analyzing the result of the work, I came to the conclusion that this system of work increased the level of knowledge of my students.</w:t>
      </w:r>
    </w:p>
    <w:p w14:paraId="107826B4" w14:textId="77777777" w:rsidR="00E25432" w:rsidRPr="00EA36AC" w:rsidRDefault="00E25432" w:rsidP="00DE1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</w:pP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With the systematic application of proper methodology, the level o</w:t>
      </w:r>
      <w:r w:rsidR="00683CAA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f knowledge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also changes</w:t>
      </w:r>
      <w:r w:rsidR="003D36A6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.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The level of learning is a child's thinking</w:t>
      </w:r>
      <w:r w:rsidR="00683CAA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ability, memory, imagination and s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peech abilities. Thus, this technique not only increases the level of knowledge of students, but also ensures the development of the child's personality, his speech abilities, thinking</w:t>
      </w:r>
      <w:r w:rsidR="00683CAA"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ability, memory and</w:t>
      </w:r>
      <w:r w:rsidRPr="00EA36AC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 xml:space="preserve"> imagination.</w:t>
      </w:r>
    </w:p>
    <w:sectPr w:rsidR="00E25432" w:rsidRPr="00EA3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80C32"/>
    <w:multiLevelType w:val="multilevel"/>
    <w:tmpl w:val="1B247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E5A"/>
    <w:rsid w:val="000365F9"/>
    <w:rsid w:val="0014590D"/>
    <w:rsid w:val="0031340F"/>
    <w:rsid w:val="00397C93"/>
    <w:rsid w:val="003D36A6"/>
    <w:rsid w:val="003F0FF6"/>
    <w:rsid w:val="004419CE"/>
    <w:rsid w:val="0045542E"/>
    <w:rsid w:val="00471EA5"/>
    <w:rsid w:val="005D4224"/>
    <w:rsid w:val="005F1004"/>
    <w:rsid w:val="0062293A"/>
    <w:rsid w:val="00624776"/>
    <w:rsid w:val="00683CAA"/>
    <w:rsid w:val="007B7624"/>
    <w:rsid w:val="008163DA"/>
    <w:rsid w:val="008A3E5A"/>
    <w:rsid w:val="00992FD7"/>
    <w:rsid w:val="009B2F6A"/>
    <w:rsid w:val="00AD2BFD"/>
    <w:rsid w:val="00B93A51"/>
    <w:rsid w:val="00BA4F8D"/>
    <w:rsid w:val="00D15371"/>
    <w:rsid w:val="00D31767"/>
    <w:rsid w:val="00DE1B5F"/>
    <w:rsid w:val="00E25432"/>
    <w:rsid w:val="00EA36AC"/>
    <w:rsid w:val="00F13379"/>
    <w:rsid w:val="00F3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89430"/>
  <w15:docId w15:val="{E3D331DD-8928-4AD4-9810-5653E6A6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93A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3A51"/>
    <w:rPr>
      <w:rFonts w:ascii="Consolas" w:hAnsi="Consolas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AD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97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HUAWEI</cp:lastModifiedBy>
  <cp:revision>11</cp:revision>
  <dcterms:created xsi:type="dcterms:W3CDTF">2020-11-03T17:02:00Z</dcterms:created>
  <dcterms:modified xsi:type="dcterms:W3CDTF">2024-02-18T17:38:00Z</dcterms:modified>
</cp:coreProperties>
</file>